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BA" w:rsidRDefault="004E27BA" w:rsidP="004E27BA">
      <w:pPr>
        <w:jc w:val="center"/>
        <w:rPr>
          <w:b/>
          <w:sz w:val="28"/>
          <w:szCs w:val="28"/>
        </w:rPr>
      </w:pPr>
    </w:p>
    <w:p w:rsidR="004E27BA" w:rsidRDefault="004E27BA" w:rsidP="004E27BA">
      <w:pPr>
        <w:jc w:val="center"/>
        <w:rPr>
          <w:b/>
          <w:sz w:val="28"/>
          <w:szCs w:val="28"/>
        </w:rPr>
      </w:pPr>
      <w:r w:rsidRPr="004E27BA">
        <w:rPr>
          <w:b/>
          <w:sz w:val="28"/>
          <w:szCs w:val="28"/>
        </w:rPr>
        <w:t>“Bom Dia” – Crónica de António Lobo Antunes</w:t>
      </w:r>
    </w:p>
    <w:p w:rsidR="004E27BA" w:rsidRPr="004E27BA" w:rsidRDefault="004E27BA" w:rsidP="004E27BA">
      <w:pPr>
        <w:jc w:val="center"/>
        <w:rPr>
          <w:b/>
          <w:sz w:val="28"/>
          <w:szCs w:val="28"/>
        </w:rPr>
      </w:pPr>
    </w:p>
    <w:p w:rsidR="00971582" w:rsidRPr="0036071F" w:rsidRDefault="002B226F" w:rsidP="00971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Nesta crónica o autor fala de diferenças sociais e faz </w:t>
      </w:r>
      <w:r w:rsidRPr="0036071F">
        <w:rPr>
          <w:sz w:val="24"/>
          <w:szCs w:val="24"/>
        </w:rPr>
        <w:t xml:space="preserve">críticas </w:t>
      </w:r>
      <w:r w:rsidR="00CB6298" w:rsidRPr="0036071F">
        <w:rPr>
          <w:sz w:val="24"/>
          <w:szCs w:val="24"/>
        </w:rPr>
        <w:t>à</w:t>
      </w:r>
      <w:r w:rsidRPr="0036071F">
        <w:rPr>
          <w:sz w:val="24"/>
          <w:szCs w:val="24"/>
        </w:rPr>
        <w:t xml:space="preserve"> comunicação</w:t>
      </w:r>
      <w:r>
        <w:rPr>
          <w:sz w:val="24"/>
          <w:szCs w:val="24"/>
        </w:rPr>
        <w:t xml:space="preserve"> social e </w:t>
      </w:r>
      <w:r w:rsidR="00CB6298" w:rsidRPr="0036071F">
        <w:rPr>
          <w:sz w:val="24"/>
          <w:szCs w:val="24"/>
        </w:rPr>
        <w:t>às</w:t>
      </w:r>
      <w:r w:rsidRPr="0036071F">
        <w:rPr>
          <w:sz w:val="24"/>
          <w:szCs w:val="24"/>
        </w:rPr>
        <w:t xml:space="preserve"> figuras públicas no geral, como por exemplo, quando fala de diferenças sociais </w:t>
      </w:r>
      <w:r w:rsidR="007D409E" w:rsidRPr="0036071F">
        <w:rPr>
          <w:sz w:val="24"/>
          <w:szCs w:val="24"/>
        </w:rPr>
        <w:t>no texto ele refere-se aos “…</w:t>
      </w:r>
      <w:r w:rsidR="007D409E" w:rsidRPr="0036071F">
        <w:rPr>
          <w:i/>
          <w:sz w:val="24"/>
          <w:szCs w:val="24"/>
        </w:rPr>
        <w:t>prédios velhos</w:t>
      </w:r>
      <w:r w:rsidR="007D409E" w:rsidRPr="0036071F">
        <w:rPr>
          <w:sz w:val="24"/>
          <w:szCs w:val="24"/>
        </w:rPr>
        <w:t>…”; “…</w:t>
      </w:r>
      <w:r w:rsidR="007D409E" w:rsidRPr="0036071F">
        <w:rPr>
          <w:i/>
          <w:sz w:val="24"/>
          <w:szCs w:val="24"/>
        </w:rPr>
        <w:t>onde tudo é velho aqui</w:t>
      </w:r>
      <w:r w:rsidR="007D409E" w:rsidRPr="0036071F">
        <w:rPr>
          <w:sz w:val="24"/>
          <w:szCs w:val="24"/>
        </w:rPr>
        <w:t>…”,”</w:t>
      </w:r>
      <w:r w:rsidR="007D409E" w:rsidRPr="0036071F">
        <w:rPr>
          <w:i/>
          <w:sz w:val="24"/>
          <w:szCs w:val="24"/>
        </w:rPr>
        <w:t>Trata-se de um lugar de reformados, de perninhas marotas, de lojas modestas, pequenos negócios sem clientes</w:t>
      </w:r>
      <w:r w:rsidR="007D409E" w:rsidRPr="0036071F">
        <w:rPr>
          <w:sz w:val="24"/>
          <w:szCs w:val="24"/>
        </w:rPr>
        <w:t xml:space="preserve">…”; </w:t>
      </w:r>
      <w:r w:rsidR="00BB743D" w:rsidRPr="0036071F">
        <w:rPr>
          <w:sz w:val="24"/>
          <w:szCs w:val="24"/>
        </w:rPr>
        <w:t>mas para seu espanto existem ”</w:t>
      </w:r>
      <w:r w:rsidR="007D409E" w:rsidRPr="0036071F">
        <w:rPr>
          <w:i/>
          <w:sz w:val="24"/>
          <w:szCs w:val="24"/>
        </w:rPr>
        <w:t>quatro clínicas dentárias e cinco cabeleireiros</w:t>
      </w:r>
      <w:r w:rsidR="007D409E" w:rsidRPr="0036071F">
        <w:rPr>
          <w:sz w:val="24"/>
          <w:szCs w:val="24"/>
        </w:rPr>
        <w:t>…” e no caso da “estrangeira sem abrigo</w:t>
      </w:r>
      <w:r w:rsidR="007D409E" w:rsidRPr="005907C9">
        <w:rPr>
          <w:sz w:val="24"/>
          <w:szCs w:val="24"/>
        </w:rPr>
        <w:t>”</w:t>
      </w:r>
      <w:r w:rsidR="005907C9">
        <w:rPr>
          <w:sz w:val="24"/>
          <w:szCs w:val="24"/>
        </w:rPr>
        <w:t>, o autor</w:t>
      </w:r>
      <w:r w:rsidR="005907C9" w:rsidRPr="005907C9">
        <w:rPr>
          <w:sz w:val="24"/>
          <w:szCs w:val="24"/>
        </w:rPr>
        <w:t xml:space="preserve"> </w:t>
      </w:r>
      <w:r w:rsidR="007D409E" w:rsidRPr="0036071F">
        <w:rPr>
          <w:sz w:val="24"/>
          <w:szCs w:val="24"/>
        </w:rPr>
        <w:t>refere-se a ela</w:t>
      </w:r>
      <w:r w:rsidR="005907C9">
        <w:rPr>
          <w:sz w:val="24"/>
          <w:szCs w:val="24"/>
        </w:rPr>
        <w:t>;</w:t>
      </w:r>
      <w:r w:rsidR="00984393" w:rsidRPr="0036071F">
        <w:rPr>
          <w:sz w:val="24"/>
          <w:szCs w:val="24"/>
        </w:rPr>
        <w:t xml:space="preserve"> fazendo também uma crítica </w:t>
      </w:r>
      <w:r w:rsidR="005907C9">
        <w:rPr>
          <w:sz w:val="24"/>
          <w:szCs w:val="24"/>
        </w:rPr>
        <w:t xml:space="preserve">à </w:t>
      </w:r>
      <w:r w:rsidR="00984393" w:rsidRPr="0036071F">
        <w:rPr>
          <w:sz w:val="24"/>
          <w:szCs w:val="24"/>
        </w:rPr>
        <w:t>comunicação social</w:t>
      </w:r>
      <w:r w:rsidR="005907C9">
        <w:rPr>
          <w:sz w:val="24"/>
          <w:szCs w:val="24"/>
        </w:rPr>
        <w:t>;</w:t>
      </w:r>
      <w:r w:rsidR="007D409E" w:rsidRPr="0036071F">
        <w:rPr>
          <w:sz w:val="24"/>
          <w:szCs w:val="24"/>
        </w:rPr>
        <w:t xml:space="preserve"> da seguinte forma: </w:t>
      </w:r>
      <w:r w:rsidR="00984393" w:rsidRPr="0036071F">
        <w:rPr>
          <w:sz w:val="24"/>
          <w:szCs w:val="24"/>
        </w:rPr>
        <w:t>”</w:t>
      </w:r>
      <w:r w:rsidR="00984393" w:rsidRPr="0036071F">
        <w:rPr>
          <w:i/>
          <w:sz w:val="24"/>
          <w:szCs w:val="24"/>
        </w:rPr>
        <w:t>Se adoecer, se morrer, quem se importa? Nenhuma revista fala nela</w:t>
      </w:r>
      <w:r w:rsidR="00984393" w:rsidRPr="0036071F">
        <w:rPr>
          <w:sz w:val="24"/>
          <w:szCs w:val="24"/>
        </w:rPr>
        <w:t>…”</w:t>
      </w:r>
      <w:r w:rsidR="00BB743D" w:rsidRPr="0036071F">
        <w:rPr>
          <w:sz w:val="24"/>
          <w:szCs w:val="24"/>
        </w:rPr>
        <w:t xml:space="preserve"> E critica a sociedade, </w:t>
      </w:r>
      <w:r w:rsidR="00984393" w:rsidRPr="0036071F">
        <w:rPr>
          <w:sz w:val="24"/>
          <w:szCs w:val="24"/>
        </w:rPr>
        <w:t>porque nessa rua existia um senhor que “ …</w:t>
      </w:r>
      <w:r w:rsidR="00984393" w:rsidRPr="0036071F">
        <w:rPr>
          <w:i/>
          <w:sz w:val="24"/>
          <w:szCs w:val="24"/>
        </w:rPr>
        <w:t>se entrasse na pastelaria enxotavam-no, sem sequer os pombos fugiam dele</w:t>
      </w:r>
      <w:r w:rsidR="00984393" w:rsidRPr="0036071F">
        <w:rPr>
          <w:sz w:val="24"/>
          <w:szCs w:val="24"/>
        </w:rPr>
        <w:t>…”</w:t>
      </w:r>
      <w:r w:rsidR="00BB743D" w:rsidRPr="0036071F">
        <w:rPr>
          <w:sz w:val="24"/>
          <w:szCs w:val="24"/>
        </w:rPr>
        <w:t xml:space="preserve">, embora este senhor ainda fosse novo e falasse </w:t>
      </w:r>
      <w:r w:rsidR="005907C9">
        <w:rPr>
          <w:sz w:val="24"/>
          <w:szCs w:val="24"/>
        </w:rPr>
        <w:t xml:space="preserve">cinco </w:t>
      </w:r>
      <w:r w:rsidR="00BB743D" w:rsidRPr="0036071F">
        <w:rPr>
          <w:sz w:val="24"/>
          <w:szCs w:val="24"/>
        </w:rPr>
        <w:t>línguas.</w:t>
      </w:r>
    </w:p>
    <w:p w:rsidR="00971582" w:rsidRPr="0036071F" w:rsidRDefault="007D409E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 xml:space="preserve">Quando ele se refere </w:t>
      </w:r>
      <w:r w:rsidR="00CB6298" w:rsidRPr="0036071F">
        <w:rPr>
          <w:sz w:val="24"/>
          <w:szCs w:val="24"/>
        </w:rPr>
        <w:t>às</w:t>
      </w:r>
      <w:r w:rsidRPr="0036071F">
        <w:rPr>
          <w:sz w:val="24"/>
          <w:szCs w:val="24"/>
        </w:rPr>
        <w:t xml:space="preserve"> figuras públicas</w:t>
      </w:r>
      <w:r w:rsidR="00CB6298" w:rsidRPr="0036071F">
        <w:rPr>
          <w:sz w:val="24"/>
          <w:szCs w:val="24"/>
        </w:rPr>
        <w:t>,</w:t>
      </w:r>
      <w:r w:rsidRPr="0036071F">
        <w:rPr>
          <w:sz w:val="24"/>
          <w:szCs w:val="24"/>
        </w:rPr>
        <w:t xml:space="preserve"> </w:t>
      </w:r>
      <w:r w:rsidR="005907C9">
        <w:rPr>
          <w:sz w:val="24"/>
          <w:szCs w:val="24"/>
        </w:rPr>
        <w:t xml:space="preserve">em </w:t>
      </w:r>
      <w:r w:rsidRPr="0036071F">
        <w:rPr>
          <w:sz w:val="24"/>
          <w:szCs w:val="24"/>
        </w:rPr>
        <w:t>geral</w:t>
      </w:r>
      <w:r w:rsidR="00984393" w:rsidRPr="0036071F">
        <w:rPr>
          <w:sz w:val="24"/>
          <w:szCs w:val="24"/>
        </w:rPr>
        <w:t>,</w:t>
      </w:r>
      <w:r w:rsidRPr="0036071F">
        <w:rPr>
          <w:sz w:val="24"/>
          <w:szCs w:val="24"/>
        </w:rPr>
        <w:t xml:space="preserve"> ele</w:t>
      </w:r>
      <w:r w:rsidR="00984393" w:rsidRPr="0036071F">
        <w:rPr>
          <w:sz w:val="24"/>
          <w:szCs w:val="24"/>
        </w:rPr>
        <w:t xml:space="preserve"> comenta o facto d</w:t>
      </w:r>
      <w:r w:rsidR="005907C9">
        <w:rPr>
          <w:sz w:val="24"/>
          <w:szCs w:val="24"/>
        </w:rPr>
        <w:t xml:space="preserve">e </w:t>
      </w:r>
      <w:r w:rsidR="00984393" w:rsidRPr="0036071F">
        <w:rPr>
          <w:sz w:val="24"/>
          <w:szCs w:val="24"/>
        </w:rPr>
        <w:t xml:space="preserve">as pessoas se interessarem bastante pela vida dessas celebridades, que tanto aparecem nas revistas </w:t>
      </w:r>
      <w:r w:rsidR="00CB6298" w:rsidRPr="0036071F">
        <w:rPr>
          <w:sz w:val="24"/>
          <w:szCs w:val="24"/>
        </w:rPr>
        <w:t>como na</w:t>
      </w:r>
      <w:r w:rsidR="00984393" w:rsidRPr="0036071F">
        <w:rPr>
          <w:sz w:val="24"/>
          <w:szCs w:val="24"/>
        </w:rPr>
        <w:t xml:space="preserve"> televisão, provocando quase desentendimentos entre amigos, seja a conversa sobre uma celebridade que posou numa revista ou sobre um mero jogo de </w:t>
      </w:r>
      <w:r w:rsidR="00BB743D" w:rsidRPr="0036071F">
        <w:rPr>
          <w:sz w:val="24"/>
          <w:szCs w:val="24"/>
        </w:rPr>
        <w:t>futebol. F</w:t>
      </w:r>
      <w:r w:rsidR="00984393" w:rsidRPr="0036071F">
        <w:rPr>
          <w:sz w:val="24"/>
          <w:szCs w:val="24"/>
        </w:rPr>
        <w:t>a</w:t>
      </w:r>
      <w:r w:rsidR="00BB743D" w:rsidRPr="0036071F">
        <w:rPr>
          <w:sz w:val="24"/>
          <w:szCs w:val="24"/>
        </w:rPr>
        <w:t>la também das</w:t>
      </w:r>
      <w:r w:rsidR="00984393" w:rsidRPr="0036071F">
        <w:rPr>
          <w:sz w:val="24"/>
          <w:szCs w:val="24"/>
        </w:rPr>
        <w:t xml:space="preserve"> “famosas nuas” que namoram com futebolistas</w:t>
      </w:r>
      <w:r w:rsidR="00BB743D" w:rsidRPr="0036071F">
        <w:rPr>
          <w:sz w:val="24"/>
          <w:szCs w:val="24"/>
        </w:rPr>
        <w:t xml:space="preserve"> e aparecem nas capas das revistas “…</w:t>
      </w:r>
      <w:r w:rsidR="00BB743D" w:rsidRPr="0036071F">
        <w:rPr>
          <w:i/>
          <w:sz w:val="24"/>
          <w:szCs w:val="24"/>
        </w:rPr>
        <w:t>cobrindo um décimo do peito com as mãos abertas</w:t>
      </w:r>
      <w:r w:rsidR="00BB743D" w:rsidRPr="0036071F">
        <w:rPr>
          <w:sz w:val="24"/>
          <w:szCs w:val="24"/>
        </w:rPr>
        <w:t>…”</w:t>
      </w:r>
    </w:p>
    <w:p w:rsidR="00971582" w:rsidRPr="0036071F" w:rsidRDefault="00BB743D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>Neste texto encontramos também marcas de subjectividade, tais como, “</w:t>
      </w:r>
      <w:r w:rsidRPr="0036071F">
        <w:rPr>
          <w:i/>
          <w:sz w:val="24"/>
          <w:szCs w:val="24"/>
        </w:rPr>
        <w:t>Sento-me para</w:t>
      </w:r>
      <w:r w:rsidRPr="0036071F">
        <w:rPr>
          <w:sz w:val="24"/>
          <w:szCs w:val="24"/>
        </w:rPr>
        <w:t xml:space="preserve">…” , “ </w:t>
      </w:r>
      <w:r w:rsidRPr="0036071F">
        <w:rPr>
          <w:i/>
          <w:sz w:val="24"/>
          <w:szCs w:val="24"/>
        </w:rPr>
        <w:t>E, para espanto meu</w:t>
      </w:r>
      <w:r w:rsidRPr="0036071F">
        <w:rPr>
          <w:sz w:val="24"/>
          <w:szCs w:val="24"/>
        </w:rPr>
        <w:t xml:space="preserve">..”, </w:t>
      </w:r>
      <w:r w:rsidR="00803815" w:rsidRPr="0036071F">
        <w:rPr>
          <w:sz w:val="24"/>
          <w:szCs w:val="24"/>
        </w:rPr>
        <w:t>ou</w:t>
      </w:r>
      <w:r w:rsidRPr="0036071F">
        <w:rPr>
          <w:sz w:val="24"/>
          <w:szCs w:val="24"/>
        </w:rPr>
        <w:t xml:space="preserve"> </w:t>
      </w:r>
      <w:r w:rsidR="00803815" w:rsidRPr="0036071F">
        <w:rPr>
          <w:sz w:val="24"/>
          <w:szCs w:val="24"/>
        </w:rPr>
        <w:t xml:space="preserve"> </w:t>
      </w:r>
      <w:r w:rsidRPr="0036071F">
        <w:rPr>
          <w:sz w:val="24"/>
          <w:szCs w:val="24"/>
        </w:rPr>
        <w:t>“</w:t>
      </w:r>
      <w:r w:rsidRPr="0036071F">
        <w:rPr>
          <w:i/>
          <w:sz w:val="24"/>
          <w:szCs w:val="24"/>
        </w:rPr>
        <w:t>Não faço ideia de quem seja qualquer um destes famosos</w:t>
      </w:r>
      <w:r w:rsidRPr="0036071F">
        <w:rPr>
          <w:sz w:val="24"/>
          <w:szCs w:val="24"/>
        </w:rPr>
        <w:t>…”</w:t>
      </w:r>
    </w:p>
    <w:p w:rsidR="005A7C80" w:rsidRDefault="00E16AC6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 xml:space="preserve">Temos também várias figuras de estilo nesta crónica, entre </w:t>
      </w:r>
      <w:r w:rsidR="00CB6298" w:rsidRPr="0036071F">
        <w:rPr>
          <w:sz w:val="24"/>
          <w:szCs w:val="24"/>
        </w:rPr>
        <w:t>as</w:t>
      </w:r>
      <w:r w:rsidRPr="0036071F">
        <w:rPr>
          <w:sz w:val="24"/>
          <w:szCs w:val="24"/>
        </w:rPr>
        <w:t xml:space="preserve"> quais a hipérbole: ”</w:t>
      </w:r>
      <w:r w:rsidRPr="0036071F">
        <w:rPr>
          <w:i/>
          <w:sz w:val="24"/>
          <w:szCs w:val="24"/>
        </w:rPr>
        <w:t>Nunca vi tanta sujidade junta, benza-a Deus</w:t>
      </w:r>
      <w:r w:rsidRPr="0036071F">
        <w:rPr>
          <w:sz w:val="24"/>
          <w:szCs w:val="24"/>
        </w:rPr>
        <w:t xml:space="preserve">.”; a comparação: “ </w:t>
      </w:r>
      <w:r w:rsidRPr="0036071F">
        <w:rPr>
          <w:i/>
          <w:sz w:val="24"/>
          <w:szCs w:val="24"/>
        </w:rPr>
        <w:t>Vestida como u</w:t>
      </w:r>
      <w:r w:rsidRPr="00971582">
        <w:rPr>
          <w:i/>
          <w:sz w:val="24"/>
          <w:szCs w:val="24"/>
        </w:rPr>
        <w:t>m arlequim enlouquecido</w:t>
      </w:r>
      <w:r>
        <w:rPr>
          <w:sz w:val="24"/>
          <w:szCs w:val="24"/>
        </w:rPr>
        <w:t>.”; a ironia: “</w:t>
      </w:r>
      <w:r w:rsidR="00897A2D">
        <w:rPr>
          <w:sz w:val="24"/>
          <w:szCs w:val="24"/>
        </w:rPr>
        <w:t>…</w:t>
      </w:r>
      <w:r w:rsidRPr="00971582">
        <w:rPr>
          <w:i/>
          <w:sz w:val="24"/>
          <w:szCs w:val="24"/>
        </w:rPr>
        <w:t>de perninhas marotas</w:t>
      </w:r>
      <w:r>
        <w:rPr>
          <w:sz w:val="24"/>
          <w:szCs w:val="24"/>
        </w:rPr>
        <w:t>…” e a metáfora: “</w:t>
      </w:r>
      <w:r w:rsidR="005A7C80" w:rsidRPr="00971582">
        <w:rPr>
          <w:i/>
          <w:sz w:val="24"/>
          <w:szCs w:val="24"/>
        </w:rPr>
        <w:t>Os meus famosos, esses, não pensam no próximo jogo</w:t>
      </w:r>
      <w:r w:rsidR="005A7C80">
        <w:rPr>
          <w:sz w:val="24"/>
          <w:szCs w:val="24"/>
        </w:rPr>
        <w:t>….”</w:t>
      </w:r>
    </w:p>
    <w:p w:rsidR="005907C9" w:rsidRDefault="005907C9" w:rsidP="00971582">
      <w:pPr>
        <w:jc w:val="both"/>
        <w:rPr>
          <w:sz w:val="24"/>
          <w:szCs w:val="24"/>
        </w:rPr>
      </w:pPr>
    </w:p>
    <w:p w:rsidR="005A7C80" w:rsidDel="008E32B9" w:rsidRDefault="00803815" w:rsidP="00971582">
      <w:pPr>
        <w:jc w:val="both"/>
        <w:rPr>
          <w:del w:id="0" w:author="Nome de utilizador" w:date="2010-08-16T16:51:00Z"/>
          <w:sz w:val="24"/>
          <w:szCs w:val="24"/>
        </w:rPr>
      </w:pPr>
      <w:r w:rsidRPr="0036071F">
        <w:rPr>
          <w:sz w:val="24"/>
          <w:szCs w:val="24"/>
        </w:rPr>
        <w:t>Para terminar faço uma análi</w:t>
      </w:r>
      <w:r w:rsidR="005A7C80" w:rsidRPr="0036071F">
        <w:rPr>
          <w:sz w:val="24"/>
          <w:szCs w:val="24"/>
        </w:rPr>
        <w:t>se geral ao texto,</w:t>
      </w:r>
      <w:r w:rsidR="00510C5E" w:rsidRPr="0036071F">
        <w:rPr>
          <w:sz w:val="24"/>
          <w:szCs w:val="24"/>
        </w:rPr>
        <w:t xml:space="preserve"> como uma crítica </w:t>
      </w:r>
      <w:r w:rsidR="00CB6298" w:rsidRPr="0036071F">
        <w:rPr>
          <w:sz w:val="24"/>
          <w:szCs w:val="24"/>
        </w:rPr>
        <w:t>à</w:t>
      </w:r>
      <w:r w:rsidR="00510C5E" w:rsidRPr="0036071F">
        <w:rPr>
          <w:sz w:val="24"/>
          <w:szCs w:val="24"/>
        </w:rPr>
        <w:t xml:space="preserve"> sociedade em geral, que se preocupa mais com a vida dos famosos do que com aqueles</w:t>
      </w:r>
      <w:r w:rsidR="00510C5E">
        <w:rPr>
          <w:sz w:val="24"/>
          <w:szCs w:val="24"/>
        </w:rPr>
        <w:t xml:space="preserve"> que deveriam merecer a nossa atenção e preocupação. Talvez seja um breve resumo do </w:t>
      </w:r>
      <w:r>
        <w:rPr>
          <w:sz w:val="24"/>
          <w:szCs w:val="24"/>
        </w:rPr>
        <w:t>que se passa no dia-a-dia</w:t>
      </w:r>
      <w:r w:rsidR="00510C5E">
        <w:rPr>
          <w:sz w:val="24"/>
          <w:szCs w:val="24"/>
        </w:rPr>
        <w:t xml:space="preserve"> na rua deste senhor</w:t>
      </w:r>
      <w:r w:rsidR="005907C9">
        <w:rPr>
          <w:sz w:val="24"/>
          <w:szCs w:val="24"/>
        </w:rPr>
        <w:t xml:space="preserve">, que pode ser também a rua de todos nós – habitantes de todo o lado. </w:t>
      </w:r>
    </w:p>
    <w:p w:rsidR="00B365F8" w:rsidRDefault="00B365F8" w:rsidP="00B365F8">
      <w:pPr>
        <w:rPr>
          <w:sz w:val="24"/>
          <w:szCs w:val="24"/>
        </w:rPr>
      </w:pPr>
    </w:p>
    <w:p w:rsidR="00000000" w:rsidRDefault="00233F5F" w:rsidP="005907C9">
      <w:pPr>
        <w:jc w:val="both"/>
        <w:rPr>
          <w:sz w:val="24"/>
          <w:szCs w:val="24"/>
        </w:rPr>
      </w:pPr>
      <w:r w:rsidRPr="00233F5F">
        <w:rPr>
          <w:noProof/>
          <w:sz w:val="24"/>
          <w:szCs w:val="24"/>
          <w:lang w:val="pt-BR"/>
        </w:rPr>
        <w:lastRenderedPageBreak/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left:0;text-align:left;margin-left:-32.3pt;margin-top:69.95pt;width:489.75pt;height:176.65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;mso-fit-shape-to-text:t" inset="3.6pt,,3.6pt">
              <w:txbxContent>
                <w:p w:rsidR="00B365F8" w:rsidRDefault="00B365F8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lang w:val="pt-BR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  <w:lang w:val="pt-BR"/>
                    </w:rPr>
                    <w:t>VALIDAÇÕES – CLC_5/7 – DR1</w:t>
                  </w:r>
                </w:p>
                <w:p w:rsid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Identificou diversos contextos passíveis de afectar a configuração de trajectórias individuais. </w:t>
                  </w:r>
                </w:p>
                <w:p w:rsid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E</w:t>
                  </w: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xplorou, a partir da sua própria história de vida e/ou da de outros, em que medida a alteração da posse de um ou mais tipos de recursos afectou a evolução da trajectória pessoal. </w:t>
                  </w:r>
                </w:p>
                <w:p w:rsid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Actuou adequadamente face a textos escritos [Crónica de Lobo Antunes, respectivamente], desenvolvendo a capacidade de auto-análise, conhecimento e aceitação do outro. </w:t>
                  </w:r>
                </w:p>
                <w:p w:rsidR="00B365F8" w:rsidRPr="00B365F8" w:rsidRDefault="00B365F8" w:rsidP="00B365F8">
                  <w:pPr>
                    <w:pStyle w:val="PargrafodaLista"/>
                    <w:numPr>
                      <w:ilvl w:val="0"/>
                      <w:numId w:val="1"/>
                    </w:num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  <w:r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>Actuou</w:t>
                  </w:r>
                  <w:r w:rsidRPr="00B365F8"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  <w:t xml:space="preserve"> com recurso à informação facilitada pelos media.</w:t>
                  </w:r>
                </w:p>
              </w:txbxContent>
            </v:textbox>
            <w10:wrap type="square" anchorx="margin" anchory="margin"/>
          </v:shape>
        </w:pict>
      </w:r>
    </w:p>
    <w:sectPr w:rsidR="00000000" w:rsidSect="0095528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850" w:rsidRDefault="00B61850" w:rsidP="00971582">
      <w:pPr>
        <w:spacing w:after="0" w:line="240" w:lineRule="auto"/>
      </w:pPr>
      <w:r>
        <w:separator/>
      </w:r>
    </w:p>
  </w:endnote>
  <w:endnote w:type="continuationSeparator" w:id="1">
    <w:p w:rsidR="00B61850" w:rsidRDefault="00B61850" w:rsidP="0097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82" w:rsidRDefault="00971582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 – Informática de Sistemas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5907C9" w:rsidRPr="005907C9">
        <w:rPr>
          <w:rFonts w:asciiTheme="majorHAnsi" w:hAnsiTheme="majorHAnsi"/>
          <w:noProof/>
        </w:rPr>
        <w:t>1</w:t>
      </w:r>
    </w:fldSimple>
  </w:p>
  <w:p w:rsidR="00971582" w:rsidRDefault="00971582">
    <w:pPr>
      <w:pStyle w:val="Rodap"/>
    </w:pPr>
    <w:r>
      <w:t>22.09.2009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850" w:rsidRDefault="00B61850" w:rsidP="00971582">
      <w:pPr>
        <w:spacing w:after="0" w:line="240" w:lineRule="auto"/>
      </w:pPr>
      <w:r>
        <w:separator/>
      </w:r>
    </w:p>
  </w:footnote>
  <w:footnote w:type="continuationSeparator" w:id="1">
    <w:p w:rsidR="00B61850" w:rsidRDefault="00B61850" w:rsidP="0097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drogyne" w:hAnsi="Androgyne"/>
        <w:sz w:val="32"/>
        <w:szCs w:val="32"/>
      </w:rPr>
      <w:alias w:val="Título"/>
      <w:id w:val="77738743"/>
      <w:placeholder>
        <w:docPart w:val="205F2C56BD934F60A1571697E3C326E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71582" w:rsidRPr="00971582" w:rsidRDefault="004C2547" w:rsidP="00971582">
        <w:pPr>
          <w:pStyle w:val="Cabealho"/>
          <w:pBdr>
            <w:bottom w:val="thickThinSmallGap" w:sz="24" w:space="2" w:color="622423" w:themeColor="accent2" w:themeShade="7F"/>
          </w:pBdr>
          <w:jc w:val="center"/>
          <w:rPr>
            <w:rFonts w:ascii="Androgyne" w:eastAsiaTheme="majorEastAsia" w:hAnsi="Androgyne" w:cstheme="majorBidi"/>
            <w:sz w:val="32"/>
            <w:szCs w:val="32"/>
          </w:rPr>
        </w:pPr>
        <w:r>
          <w:rPr>
            <w:rFonts w:ascii="Androgyne" w:hAnsi="Androgyne"/>
            <w:sz w:val="32"/>
            <w:szCs w:val="32"/>
          </w:rPr>
          <w:t>Cultura, Língua e Comunicação (CLC)</w:t>
        </w:r>
      </w:p>
    </w:sdtContent>
  </w:sdt>
  <w:p w:rsidR="00971582" w:rsidRDefault="0097158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D7878"/>
    <w:multiLevelType w:val="hybridMultilevel"/>
    <w:tmpl w:val="CBDC616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6F"/>
    <w:rsid w:val="000B3271"/>
    <w:rsid w:val="00233F5F"/>
    <w:rsid w:val="002B226F"/>
    <w:rsid w:val="002C65E0"/>
    <w:rsid w:val="0036071F"/>
    <w:rsid w:val="00422E94"/>
    <w:rsid w:val="004C2547"/>
    <w:rsid w:val="004E27BA"/>
    <w:rsid w:val="00510C5E"/>
    <w:rsid w:val="005907C9"/>
    <w:rsid w:val="005A7C80"/>
    <w:rsid w:val="005F339F"/>
    <w:rsid w:val="007D409E"/>
    <w:rsid w:val="00803815"/>
    <w:rsid w:val="00843F02"/>
    <w:rsid w:val="008903B4"/>
    <w:rsid w:val="00897A2D"/>
    <w:rsid w:val="008E32B9"/>
    <w:rsid w:val="00955282"/>
    <w:rsid w:val="00971582"/>
    <w:rsid w:val="00984393"/>
    <w:rsid w:val="00A620A9"/>
    <w:rsid w:val="00A835A9"/>
    <w:rsid w:val="00AC337B"/>
    <w:rsid w:val="00B365F8"/>
    <w:rsid w:val="00B61850"/>
    <w:rsid w:val="00BB743D"/>
    <w:rsid w:val="00C3202C"/>
    <w:rsid w:val="00CB0AFE"/>
    <w:rsid w:val="00CB6298"/>
    <w:rsid w:val="00DD6EDA"/>
    <w:rsid w:val="00E16AC6"/>
    <w:rsid w:val="00E8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971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71582"/>
  </w:style>
  <w:style w:type="paragraph" w:styleId="Rodap">
    <w:name w:val="footer"/>
    <w:basedOn w:val="Normal"/>
    <w:link w:val="RodapCarcter"/>
    <w:uiPriority w:val="99"/>
    <w:unhideWhenUsed/>
    <w:rsid w:val="00971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71582"/>
  </w:style>
  <w:style w:type="paragraph" w:styleId="Textodebalo">
    <w:name w:val="Balloon Text"/>
    <w:basedOn w:val="Normal"/>
    <w:link w:val="TextodebaloCarcter"/>
    <w:uiPriority w:val="99"/>
    <w:semiHidden/>
    <w:unhideWhenUsed/>
    <w:rsid w:val="00971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71582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365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05F2C56BD934F60A1571697E3C326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EAE9D5-2B8C-40A0-BE1C-2BA660313FDD}"/>
      </w:docPartPr>
      <w:docPartBody>
        <w:p w:rsidR="002517EC" w:rsidRDefault="00B636BE" w:rsidP="00B636BE">
          <w:pPr>
            <w:pStyle w:val="205F2C56BD934F60A1571697E3C326E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B636BE"/>
    <w:rsid w:val="000D4FE8"/>
    <w:rsid w:val="002517EC"/>
    <w:rsid w:val="00375886"/>
    <w:rsid w:val="00A27154"/>
    <w:rsid w:val="00B636BE"/>
    <w:rsid w:val="00C2714E"/>
    <w:rsid w:val="00DC513E"/>
    <w:rsid w:val="00FD1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7E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05F2C56BD934F60A1571697E3C326E7">
    <w:name w:val="205F2C56BD934F60A1571697E3C326E7"/>
    <w:rsid w:val="00B636BE"/>
  </w:style>
  <w:style w:type="paragraph" w:customStyle="1" w:styleId="89A4EE910FEB4FAEA23FDE47F7542F9F">
    <w:name w:val="89A4EE910FEB4FAEA23FDE47F7542F9F"/>
    <w:rsid w:val="00B636BE"/>
  </w:style>
  <w:style w:type="paragraph" w:customStyle="1" w:styleId="C801FA1D126D4068ACB5B66F6E016D0C">
    <w:name w:val="C801FA1D126D4068ACB5B66F6E016D0C"/>
    <w:rsid w:val="00FD13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Cultura, Língua e Comunicação (CLC)</dc:title>
  <dc:creator>PC</dc:creator>
  <cp:lastModifiedBy>EFA</cp:lastModifiedBy>
  <cp:revision>2</cp:revision>
  <dcterms:created xsi:type="dcterms:W3CDTF">2010-08-24T13:47:00Z</dcterms:created>
  <dcterms:modified xsi:type="dcterms:W3CDTF">2010-08-24T13:47:00Z</dcterms:modified>
</cp:coreProperties>
</file>